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0E2E5A">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F13DBC">
      <w:pPr>
        <w:pStyle w:val="Odstavecseseznamem"/>
        <w:numPr>
          <w:ilvl w:val="0"/>
          <w:numId w:val="20"/>
        </w:numPr>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02305D">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059F89D3" w14:textId="5477078B" w:rsidR="00C51832" w:rsidRDefault="00C51832" w:rsidP="0024457F">
      <w:pPr>
        <w:jc w:val="center"/>
        <w:rPr>
          <w:rFonts w:ascii="Calibri" w:hAnsi="Calibri" w:cs="Calibri"/>
          <w:sz w:val="22"/>
          <w:szCs w:val="22"/>
        </w:rPr>
      </w:pPr>
    </w:p>
    <w:p w14:paraId="7569398F" w14:textId="77777777" w:rsidR="00C51832" w:rsidRPr="004617FC" w:rsidRDefault="00C51832" w:rsidP="0024457F">
      <w:pPr>
        <w:jc w:val="center"/>
        <w:rPr>
          <w:rFonts w:ascii="Calibri" w:hAnsi="Calibri" w:cs="Calibri"/>
          <w:sz w:val="22"/>
          <w:szCs w:val="22"/>
        </w:rPr>
      </w:pPr>
    </w:p>
    <w:p w14:paraId="68B23BC5" w14:textId="5229E541" w:rsidR="0024457F" w:rsidRDefault="0024457F" w:rsidP="0024457F">
      <w:pPr>
        <w:jc w:val="center"/>
        <w:rPr>
          <w:ins w:id="0" w:author="Čížková Jaroslava (PKN-ZAK)" w:date="2020-12-27T20:37:00Z"/>
          <w:rFonts w:ascii="Calibri" w:hAnsi="Calibri" w:cs="Calibri"/>
          <w:sz w:val="22"/>
          <w:szCs w:val="22"/>
        </w:rPr>
      </w:pPr>
    </w:p>
    <w:p w14:paraId="18ABEDE1" w14:textId="1DBF6E0C" w:rsidR="0024457F" w:rsidRDefault="0024457F" w:rsidP="00DD641C">
      <w:pPr>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551AA2" w:rsidRPr="00113863">
        <w:rPr>
          <w:rFonts w:ascii="Calibri" w:hAnsi="Calibri" w:cs="Calibri"/>
          <w:b/>
          <w:bCs/>
          <w:sz w:val="22"/>
          <w:szCs w:val="22"/>
        </w:rPr>
        <w:t xml:space="preserve">Léčivý přípravek ATC skupiny L04AA33 s účinnou látkou </w:t>
      </w:r>
      <w:proofErr w:type="spellStart"/>
      <w:proofErr w:type="gramStart"/>
      <w:r w:rsidR="00551AA2" w:rsidRPr="00113863">
        <w:rPr>
          <w:rFonts w:ascii="Calibri" w:hAnsi="Calibri" w:cs="Calibri"/>
          <w:b/>
          <w:bCs/>
          <w:sz w:val="22"/>
          <w:szCs w:val="22"/>
        </w:rPr>
        <w:t>Vedolizumab</w:t>
      </w:r>
      <w:proofErr w:type="spellEnd"/>
      <w:r w:rsidR="00F05E30" w:rsidRPr="00E31F2B">
        <w:rPr>
          <w:rFonts w:ascii="Calibri" w:hAnsi="Calibri" w:cs="Calibri"/>
          <w:b/>
          <w:bCs/>
          <w:sz w:val="22"/>
          <w:szCs w:val="22"/>
        </w:rPr>
        <w:t xml:space="preserve"> </w:t>
      </w:r>
      <w:r w:rsidR="00564109" w:rsidRPr="004617FC">
        <w:rPr>
          <w:rFonts w:ascii="Calibri" w:hAnsi="Calibri" w:cs="Calibri"/>
          <w:sz w:val="22"/>
          <w:szCs w:val="22"/>
        </w:rPr>
        <w:t xml:space="preserve"> </w:t>
      </w:r>
      <w:r w:rsidR="00336A0D" w:rsidRPr="004617FC">
        <w:rPr>
          <w:rFonts w:ascii="Calibri" w:hAnsi="Calibri" w:cs="Calibri"/>
          <w:sz w:val="22"/>
          <w:szCs w:val="22"/>
        </w:rPr>
        <w:t>(</w:t>
      </w:r>
      <w:proofErr w:type="gramEnd"/>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5A05F5DA"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551AA2">
        <w:rPr>
          <w:rFonts w:ascii="Calibri" w:hAnsi="Calibri" w:cs="Calibri"/>
          <w:sz w:val="22"/>
          <w:szCs w:val="22"/>
        </w:rPr>
        <w:t>l</w:t>
      </w:r>
      <w:r w:rsidR="00551AA2" w:rsidRPr="00113863">
        <w:rPr>
          <w:rFonts w:ascii="Calibri" w:hAnsi="Calibri" w:cs="Calibri"/>
          <w:b/>
          <w:bCs/>
          <w:sz w:val="22"/>
          <w:szCs w:val="22"/>
        </w:rPr>
        <w:t xml:space="preserve">éčivý přípravek ATC skupiny L04AA33 s účinnou látkou </w:t>
      </w:r>
      <w:proofErr w:type="spellStart"/>
      <w:r w:rsidR="00551AA2" w:rsidRPr="00113863">
        <w:rPr>
          <w:rFonts w:ascii="Calibri" w:hAnsi="Calibri" w:cs="Calibri"/>
          <w:b/>
          <w:bCs/>
          <w:sz w:val="22"/>
          <w:szCs w:val="22"/>
        </w:rPr>
        <w:t>Vedolizumab</w:t>
      </w:r>
      <w:proofErr w:type="spellEnd"/>
      <w:r w:rsidR="00551AA2"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C51832">
      <w:pPr>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042EF52B"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F05E30">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1" w:name="_Hlk109636875"/>
      <w:r w:rsidR="00E70C67" w:rsidRPr="0030471B">
        <w:rPr>
          <w:rFonts w:ascii="Calibri" w:hAnsi="Calibri" w:cs="Calibri"/>
          <w:sz w:val="22"/>
          <w:szCs w:val="22"/>
        </w:rPr>
        <w:t>na základě dílčích objednávek vystavených kupujícím,</w:t>
      </w:r>
      <w:bookmarkEnd w:id="1"/>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164084F3"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bookmarkStart w:id="2" w:name="_Hlk109636900"/>
      <w:r w:rsidR="00E70C67" w:rsidRPr="0030471B">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48D2710C" w:rsidR="00A6648D" w:rsidRDefault="00A6648D" w:rsidP="005E0F36">
      <w:pPr>
        <w:jc w:val="both"/>
        <w:rPr>
          <w:rFonts w:ascii="Calibri" w:hAnsi="Calibri" w:cs="Calibri"/>
          <w:iCs/>
          <w:sz w:val="22"/>
          <w:szCs w:val="22"/>
        </w:rPr>
      </w:pPr>
    </w:p>
    <w:p w14:paraId="4C47ACC1" w14:textId="77777777" w:rsidR="0002305D" w:rsidRPr="004617FC" w:rsidRDefault="0002305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27137162"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F05E30">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3407C88A"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11DA2FDC"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fakturace@nempk.cz.</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w:t>
      </w:r>
      <w:r w:rsidRPr="004617FC">
        <w:rPr>
          <w:rFonts w:ascii="Calibri" w:hAnsi="Calibri" w:cs="Calibri"/>
          <w:sz w:val="22"/>
          <w:szCs w:val="22"/>
        </w:rPr>
        <w:lastRenderedPageBreak/>
        <w:t xml:space="preserve">vystaví fakturu novou. Oprávněným vrácením faktury přestává běžet původní lhůta splatnosti a </w:t>
      </w:r>
      <w:proofErr w:type="gramStart"/>
      <w:r w:rsidRPr="004617FC">
        <w:rPr>
          <w:rFonts w:ascii="Calibri" w:hAnsi="Calibri" w:cs="Calibri"/>
          <w:sz w:val="22"/>
          <w:szCs w:val="22"/>
        </w:rPr>
        <w:t>běží</w:t>
      </w:r>
      <w:proofErr w:type="gramEnd"/>
      <w:r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4617FC">
        <w:rPr>
          <w:rFonts w:ascii="Calibri" w:hAnsi="Calibri" w:cs="Calibri"/>
          <w:sz w:val="22"/>
          <w:szCs w:val="22"/>
        </w:rPr>
        <w:t>obdrží</w:t>
      </w:r>
      <w:proofErr w:type="gramEnd"/>
      <w:r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3F4ECAC" w14:textId="77777777" w:rsidR="00305CD2" w:rsidRPr="004617FC" w:rsidRDefault="00826BA0" w:rsidP="00305CD2">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305CD2"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305CD2" w:rsidRPr="00C6677D">
        <w:rPr>
          <w:rFonts w:ascii="Calibri" w:hAnsi="Calibri" w:cs="Calibri"/>
          <w:sz w:val="22"/>
          <w:szCs w:val="22"/>
        </w:rPr>
        <w:t xml:space="preserve">lhůtě v pracovních dnech do 24 hodin od nahlášení </w:t>
      </w:r>
      <w:r w:rsidR="00305CD2" w:rsidRPr="004617FC">
        <w:rPr>
          <w:rFonts w:ascii="Calibri" w:hAnsi="Calibri" w:cs="Calibri"/>
          <w:sz w:val="22"/>
          <w:szCs w:val="22"/>
        </w:rPr>
        <w:t xml:space="preserve">vad zboží kupujícím prodávajícímu </w:t>
      </w:r>
      <w:r w:rsidR="00305CD2">
        <w:rPr>
          <w:rFonts w:ascii="Calibri" w:hAnsi="Calibri" w:cs="Calibri"/>
          <w:sz w:val="22"/>
          <w:szCs w:val="22"/>
        </w:rPr>
        <w:t xml:space="preserve">písemně nebo </w:t>
      </w:r>
      <w:r w:rsidR="00305CD2" w:rsidRPr="004617FC">
        <w:rPr>
          <w:rFonts w:ascii="Calibri" w:hAnsi="Calibri" w:cs="Calibri"/>
          <w:sz w:val="22"/>
          <w:szCs w:val="22"/>
        </w:rPr>
        <w:t xml:space="preserve">telefonicky.  </w:t>
      </w:r>
    </w:p>
    <w:p w14:paraId="46286012" w14:textId="77777777" w:rsidR="00305CD2" w:rsidRDefault="00305CD2" w:rsidP="00305CD2">
      <w:pPr>
        <w:jc w:val="both"/>
        <w:rPr>
          <w:b/>
          <w:bCs/>
          <w:sz w:val="28"/>
          <w:szCs w:val="28"/>
        </w:rPr>
      </w:pPr>
    </w:p>
    <w:p w14:paraId="0D67CBD4" w14:textId="15FA675C"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3F4445F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040B5099" w14:textId="77777777" w:rsidR="00305CD2" w:rsidRPr="004617FC" w:rsidRDefault="00B27F6E" w:rsidP="00305CD2">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305CD2" w:rsidRPr="004617FC">
        <w:rPr>
          <w:rFonts w:ascii="Calibri" w:hAnsi="Calibri" w:cs="Calibri"/>
          <w:sz w:val="22"/>
          <w:szCs w:val="22"/>
        </w:rPr>
        <w:t xml:space="preserve">V případě prodlení prodávajícího </w:t>
      </w:r>
      <w:bookmarkStart w:id="3" w:name="_Hlk132543905"/>
      <w:r w:rsidR="00305CD2" w:rsidRPr="005D0686">
        <w:rPr>
          <w:rFonts w:ascii="Calibri" w:hAnsi="Calibri" w:cs="Calibri"/>
          <w:sz w:val="22"/>
          <w:szCs w:val="22"/>
        </w:rPr>
        <w:t>s nástupem k řešení reklamace vadného</w:t>
      </w:r>
      <w:r w:rsidR="00305CD2" w:rsidRPr="004617FC">
        <w:rPr>
          <w:rFonts w:ascii="Calibri" w:hAnsi="Calibri" w:cs="Calibri"/>
          <w:sz w:val="22"/>
          <w:szCs w:val="22"/>
        </w:rPr>
        <w:t xml:space="preserve"> zboží </w:t>
      </w:r>
      <w:bookmarkEnd w:id="3"/>
      <w:r w:rsidR="00305CD2" w:rsidRPr="004617FC">
        <w:rPr>
          <w:rFonts w:ascii="Calibri" w:hAnsi="Calibri" w:cs="Calibri"/>
          <w:sz w:val="22"/>
          <w:szCs w:val="22"/>
        </w:rPr>
        <w:t>ve lhůt</w:t>
      </w:r>
      <w:r w:rsidR="00305CD2">
        <w:rPr>
          <w:rFonts w:ascii="Calibri" w:hAnsi="Calibri" w:cs="Calibri"/>
          <w:sz w:val="22"/>
          <w:szCs w:val="22"/>
        </w:rPr>
        <w:t>ě</w:t>
      </w:r>
      <w:r w:rsidR="00305CD2" w:rsidRPr="004617FC">
        <w:rPr>
          <w:rFonts w:ascii="Calibri" w:hAnsi="Calibri" w:cs="Calibri"/>
          <w:sz w:val="22"/>
          <w:szCs w:val="22"/>
        </w:rPr>
        <w:t xml:space="preserve"> dle čl. </w:t>
      </w:r>
      <w:r w:rsidR="00305CD2">
        <w:rPr>
          <w:rFonts w:ascii="Calibri" w:hAnsi="Calibri" w:cs="Calibri"/>
          <w:sz w:val="22"/>
          <w:szCs w:val="22"/>
        </w:rPr>
        <w:t>7.4</w:t>
      </w:r>
      <w:r w:rsidR="00305CD2" w:rsidRPr="004617FC">
        <w:rPr>
          <w:rFonts w:ascii="Calibri" w:hAnsi="Calibri" w:cs="Calibri"/>
          <w:sz w:val="22"/>
          <w:szCs w:val="22"/>
        </w:rPr>
        <w:t xml:space="preserve"> je </w:t>
      </w:r>
      <w:r w:rsidR="00305CD2">
        <w:rPr>
          <w:rFonts w:ascii="Calibri" w:hAnsi="Calibri" w:cs="Calibri"/>
          <w:sz w:val="22"/>
          <w:szCs w:val="22"/>
        </w:rPr>
        <w:t xml:space="preserve">kupující oprávněn vymáhat od </w:t>
      </w:r>
      <w:r w:rsidR="00305CD2" w:rsidRPr="004617FC">
        <w:rPr>
          <w:rFonts w:ascii="Calibri" w:hAnsi="Calibri" w:cs="Calibri"/>
          <w:sz w:val="22"/>
          <w:szCs w:val="22"/>
        </w:rPr>
        <w:t>prodávající</w:t>
      </w:r>
      <w:r w:rsidR="00305CD2">
        <w:rPr>
          <w:rFonts w:ascii="Calibri" w:hAnsi="Calibri" w:cs="Calibri"/>
          <w:sz w:val="22"/>
          <w:szCs w:val="22"/>
        </w:rPr>
        <w:t>ho</w:t>
      </w:r>
      <w:r w:rsidR="00305CD2" w:rsidRPr="004617FC">
        <w:rPr>
          <w:rFonts w:ascii="Calibri" w:hAnsi="Calibri" w:cs="Calibri"/>
          <w:sz w:val="22"/>
          <w:szCs w:val="22"/>
        </w:rPr>
        <w:t xml:space="preserve"> smluvní pokutu ve výši 0,</w:t>
      </w:r>
      <w:r w:rsidR="00305CD2">
        <w:rPr>
          <w:rFonts w:ascii="Calibri" w:hAnsi="Calibri" w:cs="Calibri"/>
          <w:sz w:val="22"/>
          <w:szCs w:val="22"/>
        </w:rPr>
        <w:t>05</w:t>
      </w:r>
      <w:r w:rsidR="00305CD2" w:rsidRPr="004617FC">
        <w:rPr>
          <w:rFonts w:ascii="Calibri" w:hAnsi="Calibri" w:cs="Calibri"/>
          <w:sz w:val="22"/>
          <w:szCs w:val="22"/>
        </w:rPr>
        <w:t xml:space="preserve"> % z kupní ceny bez DPH </w:t>
      </w:r>
      <w:r w:rsidR="00305CD2">
        <w:rPr>
          <w:rFonts w:ascii="Calibri" w:hAnsi="Calibri" w:cs="Calibri"/>
          <w:sz w:val="22"/>
          <w:szCs w:val="22"/>
        </w:rPr>
        <w:t>vadného zboží</w:t>
      </w:r>
      <w:r w:rsidR="00305CD2" w:rsidRPr="004617FC">
        <w:rPr>
          <w:rFonts w:ascii="Calibri" w:hAnsi="Calibri" w:cs="Calibri"/>
          <w:sz w:val="22"/>
          <w:szCs w:val="22"/>
        </w:rPr>
        <w:t xml:space="preserve"> a započatý den prodlení až do </w:t>
      </w:r>
      <w:r w:rsidR="00305CD2">
        <w:rPr>
          <w:rFonts w:ascii="Calibri" w:hAnsi="Calibri" w:cs="Calibri"/>
          <w:sz w:val="22"/>
          <w:szCs w:val="22"/>
        </w:rPr>
        <w:t>úplného</w:t>
      </w:r>
      <w:r w:rsidR="00305CD2" w:rsidRPr="004617FC">
        <w:rPr>
          <w:rFonts w:ascii="Calibri" w:hAnsi="Calibri" w:cs="Calibri"/>
          <w:sz w:val="22"/>
          <w:szCs w:val="22"/>
        </w:rPr>
        <w:t xml:space="preserve"> odstranění vady.</w:t>
      </w:r>
    </w:p>
    <w:p w14:paraId="4E97D5E6" w14:textId="411FAF69"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4DF16C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190EF3D8" w14:textId="77777777" w:rsidR="00305CD2" w:rsidRPr="00CD5999" w:rsidRDefault="00305CD2" w:rsidP="00B24EC4">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C51832">
      <w:pPr>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Pr="004617FC" w:rsidRDefault="00C5183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C51832">
      <w:headerReference w:type="default" r:id="rId8"/>
      <w:footerReference w:type="default" r:id="rId9"/>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4"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5"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documentProtection w:edit="readOnly" w:formatting="1" w:enforcement="0"/>
  <w:defaultTabStop w:val="708"/>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305D"/>
    <w:rsid w:val="00031EBF"/>
    <w:rsid w:val="0003215D"/>
    <w:rsid w:val="0003476A"/>
    <w:rsid w:val="00035495"/>
    <w:rsid w:val="00047C2D"/>
    <w:rsid w:val="00054942"/>
    <w:rsid w:val="00070C75"/>
    <w:rsid w:val="00074CC0"/>
    <w:rsid w:val="00076408"/>
    <w:rsid w:val="00091376"/>
    <w:rsid w:val="00096DC0"/>
    <w:rsid w:val="000A2A80"/>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3009"/>
    <w:rsid w:val="002610E5"/>
    <w:rsid w:val="002773A8"/>
    <w:rsid w:val="00280BF4"/>
    <w:rsid w:val="00292BB6"/>
    <w:rsid w:val="0029689E"/>
    <w:rsid w:val="00296D0F"/>
    <w:rsid w:val="002A13E7"/>
    <w:rsid w:val="002B0BFC"/>
    <w:rsid w:val="002B1D08"/>
    <w:rsid w:val="002B6872"/>
    <w:rsid w:val="002C7B5A"/>
    <w:rsid w:val="002E016F"/>
    <w:rsid w:val="003039ED"/>
    <w:rsid w:val="0030471B"/>
    <w:rsid w:val="00305CD2"/>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51BF0"/>
    <w:rsid w:val="00451D4D"/>
    <w:rsid w:val="00452385"/>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51AA2"/>
    <w:rsid w:val="00564109"/>
    <w:rsid w:val="005674B9"/>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2BA"/>
    <w:rsid w:val="006E4771"/>
    <w:rsid w:val="006F788D"/>
    <w:rsid w:val="007247D4"/>
    <w:rsid w:val="00724DD2"/>
    <w:rsid w:val="007460F2"/>
    <w:rsid w:val="00762523"/>
    <w:rsid w:val="00766540"/>
    <w:rsid w:val="00784765"/>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565EF"/>
    <w:rsid w:val="008637B6"/>
    <w:rsid w:val="008675E1"/>
    <w:rsid w:val="00891F4B"/>
    <w:rsid w:val="008B2EB1"/>
    <w:rsid w:val="008B7448"/>
    <w:rsid w:val="008D30AB"/>
    <w:rsid w:val="008D3E06"/>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96A4F"/>
    <w:rsid w:val="00AA5D7B"/>
    <w:rsid w:val="00AA7707"/>
    <w:rsid w:val="00AC1CA0"/>
    <w:rsid w:val="00AD38CB"/>
    <w:rsid w:val="00AE4FC2"/>
    <w:rsid w:val="00AF4E1E"/>
    <w:rsid w:val="00B07760"/>
    <w:rsid w:val="00B24EC4"/>
    <w:rsid w:val="00B27F6E"/>
    <w:rsid w:val="00B33D87"/>
    <w:rsid w:val="00B50C12"/>
    <w:rsid w:val="00B52085"/>
    <w:rsid w:val="00B52E0B"/>
    <w:rsid w:val="00B7377A"/>
    <w:rsid w:val="00B8223A"/>
    <w:rsid w:val="00BA12C2"/>
    <w:rsid w:val="00BA57EC"/>
    <w:rsid w:val="00BB3965"/>
    <w:rsid w:val="00BB6BA8"/>
    <w:rsid w:val="00BC054F"/>
    <w:rsid w:val="00BD127F"/>
    <w:rsid w:val="00BD15CD"/>
    <w:rsid w:val="00BE4A74"/>
    <w:rsid w:val="00BE64AC"/>
    <w:rsid w:val="00C161A7"/>
    <w:rsid w:val="00C21D94"/>
    <w:rsid w:val="00C33878"/>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41C7"/>
    <w:rsid w:val="00D07CAD"/>
    <w:rsid w:val="00D24282"/>
    <w:rsid w:val="00D325DC"/>
    <w:rsid w:val="00D332BF"/>
    <w:rsid w:val="00D366B7"/>
    <w:rsid w:val="00D51DFE"/>
    <w:rsid w:val="00D53BCC"/>
    <w:rsid w:val="00D66BCF"/>
    <w:rsid w:val="00D67A3D"/>
    <w:rsid w:val="00D91251"/>
    <w:rsid w:val="00D96513"/>
    <w:rsid w:val="00DD1CE0"/>
    <w:rsid w:val="00DD641C"/>
    <w:rsid w:val="00DD782B"/>
    <w:rsid w:val="00DE3207"/>
    <w:rsid w:val="00DE38CA"/>
    <w:rsid w:val="00E04AA8"/>
    <w:rsid w:val="00E1269F"/>
    <w:rsid w:val="00E16C66"/>
    <w:rsid w:val="00E174BC"/>
    <w:rsid w:val="00E21566"/>
    <w:rsid w:val="00E37F4D"/>
    <w:rsid w:val="00E4278A"/>
    <w:rsid w:val="00E50C8E"/>
    <w:rsid w:val="00E512B0"/>
    <w:rsid w:val="00E51AB2"/>
    <w:rsid w:val="00E52F12"/>
    <w:rsid w:val="00E70C67"/>
    <w:rsid w:val="00E81ADB"/>
    <w:rsid w:val="00E92325"/>
    <w:rsid w:val="00E94023"/>
    <w:rsid w:val="00EA3E10"/>
    <w:rsid w:val="00EE0CB1"/>
    <w:rsid w:val="00EE36D7"/>
    <w:rsid w:val="00EF3C85"/>
    <w:rsid w:val="00F05E30"/>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E062E"/>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3182</Words>
  <Characters>18779</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5</cp:revision>
  <cp:lastPrinted>2018-05-18T08:11:00Z</cp:lastPrinted>
  <dcterms:created xsi:type="dcterms:W3CDTF">2023-05-22T13:53:00Z</dcterms:created>
  <dcterms:modified xsi:type="dcterms:W3CDTF">2023-07-09T20:55:00Z</dcterms:modified>
</cp:coreProperties>
</file>